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C64" w:rsidRDefault="00255C64" w:rsidP="00255C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УТВЕРЖДЕНО</w:t>
      </w:r>
    </w:p>
    <w:p w:rsidR="00255C64" w:rsidRDefault="004F3A2D" w:rsidP="00255C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55C64">
        <w:rPr>
          <w:rFonts w:ascii="Times New Roman" w:hAnsi="Times New Roman" w:cs="Times New Roman"/>
          <w:sz w:val="28"/>
          <w:szCs w:val="28"/>
        </w:rPr>
        <w:t>лав</w:t>
      </w:r>
      <w:r w:rsidR="00AE647A">
        <w:rPr>
          <w:rFonts w:ascii="Times New Roman" w:hAnsi="Times New Roman" w:cs="Times New Roman"/>
          <w:sz w:val="28"/>
          <w:szCs w:val="28"/>
        </w:rPr>
        <w:t>а</w:t>
      </w:r>
      <w:r w:rsidR="00255C6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255C64" w:rsidRDefault="00255C64" w:rsidP="00255C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МО </w:t>
      </w:r>
    </w:p>
    <w:p w:rsidR="00255C64" w:rsidRDefault="003A4E95" w:rsidP="00255C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ins w:id="0" w:author="admin" w:date="2022-07-21T14:13:00Z"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3D8F1893" wp14:editId="35AE9E43">
              <wp:simplePos x="0" y="0"/>
              <wp:positionH relativeFrom="column">
                <wp:posOffset>4034155</wp:posOffset>
              </wp:positionH>
              <wp:positionV relativeFrom="paragraph">
                <wp:posOffset>215265</wp:posOffset>
              </wp:positionV>
              <wp:extent cx="1193165" cy="673100"/>
              <wp:effectExtent l="0" t="0" r="0" b="0"/>
              <wp:wrapNone/>
              <wp:docPr id="33" name="Рисунок 33" descr="C:\Users\admin\Downloads\Pictures\2022-07-21 щук\щук 00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admin\Downloads\Pictures\2022-07-21 щук\щук 001.jp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7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3431" t="56599" r="16504" b="35228"/>
                      <a:stretch/>
                    </pic:blipFill>
                    <pic:spPr bwMode="auto">
                      <a:xfrm>
                        <a:off x="0" y="0"/>
                        <a:ext cx="1193165" cy="67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r w:rsidR="00255C6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55C64">
        <w:rPr>
          <w:rFonts w:ascii="Times New Roman" w:hAnsi="Times New Roman" w:cs="Times New Roman"/>
          <w:sz w:val="28"/>
          <w:szCs w:val="28"/>
        </w:rPr>
        <w:t>Тиинское</w:t>
      </w:r>
      <w:proofErr w:type="spellEnd"/>
      <w:r w:rsidR="00255C64">
        <w:rPr>
          <w:rFonts w:ascii="Times New Roman" w:hAnsi="Times New Roman" w:cs="Times New Roman"/>
          <w:sz w:val="28"/>
          <w:szCs w:val="28"/>
        </w:rPr>
        <w:t xml:space="preserve"> сельское</w:t>
      </w:r>
    </w:p>
    <w:p w:rsidR="00255C64" w:rsidRDefault="00255C64" w:rsidP="00255C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поселение»</w:t>
      </w:r>
    </w:p>
    <w:p w:rsidR="00AE647A" w:rsidRPr="00AE647A" w:rsidRDefault="00AE647A" w:rsidP="00AE647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AE647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__________</w:t>
      </w:r>
      <w:proofErr w:type="spellStart"/>
      <w:r w:rsidRPr="00AE647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А.В.Щукин</w:t>
      </w:r>
      <w:proofErr w:type="spellEnd"/>
      <w:r w:rsidRPr="00AE647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:rsidR="00255C64" w:rsidRDefault="00255C64" w:rsidP="00255C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55C64" w:rsidRDefault="00255C64" w:rsidP="00255C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55C64" w:rsidRDefault="00255C64" w:rsidP="00255C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отчет о реализации муниципальных программ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Мелекесского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Ульяновской области за </w:t>
      </w:r>
      <w:r w:rsidR="00001C54">
        <w:rPr>
          <w:rFonts w:ascii="Times New Roman" w:hAnsi="Times New Roman" w:cs="Times New Roman"/>
          <w:sz w:val="28"/>
          <w:szCs w:val="28"/>
        </w:rPr>
        <w:t xml:space="preserve">1 </w:t>
      </w:r>
      <w:r w:rsidR="00A075C2">
        <w:rPr>
          <w:rFonts w:ascii="Times New Roman" w:hAnsi="Times New Roman" w:cs="Times New Roman"/>
          <w:sz w:val="28"/>
          <w:szCs w:val="28"/>
        </w:rPr>
        <w:t>полугодие</w:t>
      </w:r>
      <w:r w:rsidR="00FB1260">
        <w:rPr>
          <w:rFonts w:ascii="Times New Roman" w:hAnsi="Times New Roman" w:cs="Times New Roman"/>
          <w:sz w:val="28"/>
          <w:szCs w:val="28"/>
        </w:rPr>
        <w:t xml:space="preserve"> 202</w:t>
      </w:r>
      <w:r w:rsidR="00001C5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55C64" w:rsidRDefault="00255C64" w:rsidP="00B42D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07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111"/>
        <w:gridCol w:w="1984"/>
        <w:gridCol w:w="1701"/>
        <w:gridCol w:w="1276"/>
      </w:tblGrid>
      <w:tr w:rsidR="00255C64" w:rsidRPr="00255C64" w:rsidTr="00AE647A">
        <w:tc>
          <w:tcPr>
            <w:tcW w:w="4111" w:type="dxa"/>
          </w:tcPr>
          <w:p w:rsidR="0014331C" w:rsidRDefault="0014331C" w:rsidP="00255C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55C64" w:rsidRPr="00255C64" w:rsidRDefault="00255C64" w:rsidP="001433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1984" w:type="dxa"/>
          </w:tcPr>
          <w:p w:rsidR="00426235" w:rsidRDefault="00255C64" w:rsidP="00255C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Предусмотрено в бюджете, тыс. руб.</w:t>
            </w:r>
          </w:p>
          <w:p w:rsidR="00255C64" w:rsidRPr="00255C64" w:rsidRDefault="00255C64" w:rsidP="00A075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FB1260">
              <w:rPr>
                <w:rFonts w:ascii="Times New Roman" w:hAnsi="Times New Roman" w:cs="Times New Roman"/>
                <w:sz w:val="26"/>
                <w:szCs w:val="26"/>
              </w:rPr>
              <w:t>01.</w:t>
            </w:r>
            <w:r w:rsidR="00A075C2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FB1260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001C5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701" w:type="dxa"/>
          </w:tcPr>
          <w:p w:rsidR="00426235" w:rsidRDefault="00255C64" w:rsidP="00255C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Освоено средств, тыс.</w:t>
            </w:r>
            <w:r w:rsidR="004262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руб. </w:t>
            </w:r>
          </w:p>
          <w:p w:rsidR="00255C64" w:rsidRPr="00255C64" w:rsidRDefault="00255C64" w:rsidP="00A075C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 w:rsidR="00001C54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A075C2">
              <w:rPr>
                <w:rFonts w:ascii="Times New Roman" w:hAnsi="Times New Roman" w:cs="Times New Roman"/>
                <w:sz w:val="26"/>
                <w:szCs w:val="26"/>
              </w:rPr>
              <w:t>полугодие</w:t>
            </w:r>
            <w:r w:rsidR="00FB12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001C5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  <w:tc>
          <w:tcPr>
            <w:tcW w:w="1276" w:type="dxa"/>
          </w:tcPr>
          <w:p w:rsidR="00255C64" w:rsidRPr="00255C64" w:rsidRDefault="00255C64" w:rsidP="00255C6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% освоения </w:t>
            </w:r>
          </w:p>
        </w:tc>
      </w:tr>
      <w:tr w:rsidR="00AE647A" w:rsidRPr="00255C64" w:rsidTr="00AE647A">
        <w:tc>
          <w:tcPr>
            <w:tcW w:w="4111" w:type="dxa"/>
          </w:tcPr>
          <w:p w:rsidR="00AE647A" w:rsidRPr="00255C64" w:rsidRDefault="00AE647A" w:rsidP="00AE647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Управление муниципальными финансами муниципального образования «</w:t>
            </w:r>
            <w:proofErr w:type="spellStart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Тиинское</w:t>
            </w:r>
            <w:proofErr w:type="spellEnd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поселение» </w:t>
            </w:r>
            <w:proofErr w:type="spellStart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Мелекесского</w:t>
            </w:r>
            <w:proofErr w:type="spellEnd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 района Ульяновской области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7A" w:rsidRPr="00AE647A" w:rsidRDefault="00001C54" w:rsidP="002C0FFA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1804,57887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7A" w:rsidRPr="00AE647A" w:rsidRDefault="00A075C2" w:rsidP="00AE647A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828,42611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7A" w:rsidRPr="00AE647A" w:rsidRDefault="00A075C2" w:rsidP="00AE647A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45,91</w:t>
            </w:r>
          </w:p>
        </w:tc>
      </w:tr>
      <w:tr w:rsidR="00AE647A" w:rsidRPr="00255C64" w:rsidTr="00AE647A">
        <w:tc>
          <w:tcPr>
            <w:tcW w:w="4111" w:type="dxa"/>
          </w:tcPr>
          <w:p w:rsidR="00AE647A" w:rsidRPr="00255C64" w:rsidRDefault="00AE647A" w:rsidP="00AE647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Материально-техническое обеспечение деятельности органов местного самоуправления муниципального образования «</w:t>
            </w:r>
            <w:proofErr w:type="spellStart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Тиинское</w:t>
            </w:r>
            <w:proofErr w:type="spellEnd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поселение» </w:t>
            </w:r>
            <w:proofErr w:type="spellStart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Мелекесского</w:t>
            </w:r>
            <w:proofErr w:type="spellEnd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 района Ульяновской области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7A" w:rsidRPr="00AE647A" w:rsidRDefault="00001C54" w:rsidP="00AE647A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4611,29925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7A" w:rsidRPr="00AE647A" w:rsidRDefault="00A075C2" w:rsidP="00AE647A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2182,77277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7A" w:rsidRPr="00AE647A" w:rsidRDefault="00A075C2" w:rsidP="00AE647A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47,34</w:t>
            </w:r>
          </w:p>
        </w:tc>
      </w:tr>
      <w:tr w:rsidR="00AE647A" w:rsidRPr="00255C64" w:rsidTr="00AE647A">
        <w:tc>
          <w:tcPr>
            <w:tcW w:w="4111" w:type="dxa"/>
          </w:tcPr>
          <w:p w:rsidR="00AE647A" w:rsidRPr="00255C64" w:rsidRDefault="00AE647A" w:rsidP="00AE647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Пожарная безопасность на территории муниципального образования «</w:t>
            </w:r>
            <w:proofErr w:type="spellStart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Тиинское</w:t>
            </w:r>
            <w:proofErr w:type="spellEnd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поселение» </w:t>
            </w:r>
            <w:proofErr w:type="spellStart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Мелекесского</w:t>
            </w:r>
            <w:proofErr w:type="spellEnd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 района Ульяновской области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7A" w:rsidRPr="00AE647A" w:rsidRDefault="00001C54" w:rsidP="00AE647A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951,70000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7A" w:rsidRPr="00AE647A" w:rsidRDefault="00A075C2" w:rsidP="00694E70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321,11418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7A" w:rsidRPr="00AE647A" w:rsidRDefault="00A075C2" w:rsidP="00AE647A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33,74</w:t>
            </w:r>
          </w:p>
        </w:tc>
      </w:tr>
      <w:tr w:rsidR="00255C64" w:rsidRPr="00255C64" w:rsidTr="00AE647A">
        <w:tc>
          <w:tcPr>
            <w:tcW w:w="4111" w:type="dxa"/>
          </w:tcPr>
          <w:p w:rsidR="00255C64" w:rsidRPr="00255C64" w:rsidRDefault="00255C64" w:rsidP="003E7E5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Развитие молодежной политики в муниципальном образовании «</w:t>
            </w:r>
            <w:proofErr w:type="spellStart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Тиинское</w:t>
            </w:r>
            <w:proofErr w:type="spellEnd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поселение» </w:t>
            </w:r>
            <w:proofErr w:type="spellStart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Мелекесского</w:t>
            </w:r>
            <w:proofErr w:type="spellEnd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 района Ульяновской области.</w:t>
            </w:r>
          </w:p>
        </w:tc>
        <w:tc>
          <w:tcPr>
            <w:tcW w:w="1984" w:type="dxa"/>
          </w:tcPr>
          <w:p w:rsidR="00255C64" w:rsidRPr="00AE647A" w:rsidRDefault="004F3A2D" w:rsidP="00255C6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647A">
              <w:rPr>
                <w:rFonts w:ascii="Times New Roman" w:hAnsi="Times New Roman" w:cs="Times New Roman"/>
                <w:bCs/>
                <w:sz w:val="26"/>
                <w:szCs w:val="26"/>
              </w:rPr>
              <w:t>10,00000</w:t>
            </w:r>
          </w:p>
        </w:tc>
        <w:tc>
          <w:tcPr>
            <w:tcW w:w="1701" w:type="dxa"/>
          </w:tcPr>
          <w:p w:rsidR="00255C64" w:rsidRPr="00AE647A" w:rsidRDefault="00001C54" w:rsidP="004F3A2D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  <w:r w:rsidR="00592408">
              <w:rPr>
                <w:rFonts w:ascii="Times New Roman" w:hAnsi="Times New Roman" w:cs="Times New Roman"/>
                <w:bCs/>
                <w:sz w:val="26"/>
                <w:szCs w:val="26"/>
              </w:rPr>
              <w:t>,00000</w:t>
            </w:r>
          </w:p>
        </w:tc>
        <w:tc>
          <w:tcPr>
            <w:tcW w:w="1276" w:type="dxa"/>
          </w:tcPr>
          <w:p w:rsidR="00255C64" w:rsidRPr="00AE647A" w:rsidRDefault="00592408" w:rsidP="00255C6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255C64" w:rsidRPr="00255C64" w:rsidTr="00AE647A">
        <w:tc>
          <w:tcPr>
            <w:tcW w:w="4111" w:type="dxa"/>
          </w:tcPr>
          <w:p w:rsidR="00255C64" w:rsidRPr="00255C64" w:rsidRDefault="00255C64" w:rsidP="003E7E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Социальная поддержка и защита населения в муниципальном образовании «</w:t>
            </w:r>
            <w:proofErr w:type="spellStart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Тиинское</w:t>
            </w:r>
            <w:proofErr w:type="spellEnd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поселение» </w:t>
            </w:r>
            <w:proofErr w:type="spellStart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Мелекесского</w:t>
            </w:r>
            <w:proofErr w:type="spellEnd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 района </w:t>
            </w:r>
            <w:r w:rsidRPr="00255C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Ульяновской области</w:t>
            </w:r>
          </w:p>
        </w:tc>
        <w:tc>
          <w:tcPr>
            <w:tcW w:w="1984" w:type="dxa"/>
          </w:tcPr>
          <w:p w:rsidR="00255C64" w:rsidRPr="00AE647A" w:rsidRDefault="004F3A2D" w:rsidP="00255C6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647A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16</w:t>
            </w:r>
            <w:r w:rsidR="00255C64" w:rsidRPr="00AE647A">
              <w:rPr>
                <w:rFonts w:ascii="Times New Roman" w:hAnsi="Times New Roman" w:cs="Times New Roman"/>
                <w:bCs/>
                <w:sz w:val="26"/>
                <w:szCs w:val="26"/>
              </w:rPr>
              <w:t>,00000</w:t>
            </w:r>
          </w:p>
        </w:tc>
        <w:tc>
          <w:tcPr>
            <w:tcW w:w="1701" w:type="dxa"/>
          </w:tcPr>
          <w:p w:rsidR="00255C64" w:rsidRPr="00AE647A" w:rsidRDefault="00255C64" w:rsidP="00255C6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E647A">
              <w:rPr>
                <w:rFonts w:ascii="Times New Roman" w:hAnsi="Times New Roman" w:cs="Times New Roman"/>
                <w:bCs/>
                <w:sz w:val="26"/>
                <w:szCs w:val="26"/>
              </w:rPr>
              <w:t>0,00000</w:t>
            </w:r>
          </w:p>
        </w:tc>
        <w:tc>
          <w:tcPr>
            <w:tcW w:w="1276" w:type="dxa"/>
          </w:tcPr>
          <w:p w:rsidR="00255C64" w:rsidRPr="00AE647A" w:rsidRDefault="00592408" w:rsidP="00255C6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255C64" w:rsidRPr="00255C64" w:rsidTr="00AE647A">
        <w:tc>
          <w:tcPr>
            <w:tcW w:w="4111" w:type="dxa"/>
          </w:tcPr>
          <w:p w:rsidR="00255C64" w:rsidRPr="00255C64" w:rsidRDefault="00255C64" w:rsidP="003E7E5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5C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Развитие физической культуры и спорта в муниципальном образовании «</w:t>
            </w:r>
            <w:proofErr w:type="spellStart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Тиинское</w:t>
            </w:r>
            <w:proofErr w:type="spellEnd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поселение» </w:t>
            </w:r>
            <w:proofErr w:type="spellStart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Мелекесского</w:t>
            </w:r>
            <w:proofErr w:type="spellEnd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 района Ульяновской области</w:t>
            </w:r>
          </w:p>
        </w:tc>
        <w:tc>
          <w:tcPr>
            <w:tcW w:w="1984" w:type="dxa"/>
          </w:tcPr>
          <w:p w:rsidR="00255C64" w:rsidRPr="00AE647A" w:rsidRDefault="00001C54" w:rsidP="00255C6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  <w:r w:rsidR="00AE647A" w:rsidRPr="00AE647A">
              <w:rPr>
                <w:rFonts w:ascii="Times New Roman" w:hAnsi="Times New Roman" w:cs="Times New Roman"/>
                <w:bCs/>
                <w:sz w:val="26"/>
                <w:szCs w:val="26"/>
              </w:rPr>
              <w:t>,00000</w:t>
            </w:r>
          </w:p>
        </w:tc>
        <w:tc>
          <w:tcPr>
            <w:tcW w:w="1701" w:type="dxa"/>
          </w:tcPr>
          <w:p w:rsidR="00255C64" w:rsidRPr="00AE647A" w:rsidRDefault="00001C54" w:rsidP="00255C64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0,0</w:t>
            </w:r>
            <w:r w:rsidR="00592408">
              <w:rPr>
                <w:rFonts w:ascii="Times New Roman" w:hAnsi="Times New Roman" w:cs="Times New Roman"/>
                <w:bCs/>
                <w:sz w:val="26"/>
                <w:szCs w:val="26"/>
              </w:rPr>
              <w:t>0000</w:t>
            </w:r>
          </w:p>
        </w:tc>
        <w:tc>
          <w:tcPr>
            <w:tcW w:w="1276" w:type="dxa"/>
          </w:tcPr>
          <w:p w:rsidR="00255C64" w:rsidRPr="00AE647A" w:rsidRDefault="00001C54" w:rsidP="004F3A2D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AE647A" w:rsidRPr="00255C64" w:rsidTr="000366EF">
        <w:tc>
          <w:tcPr>
            <w:tcW w:w="4111" w:type="dxa"/>
          </w:tcPr>
          <w:p w:rsidR="00AE647A" w:rsidRPr="00255C64" w:rsidRDefault="00AE647A" w:rsidP="00AE647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Благоустройство территории муниципального образования «</w:t>
            </w:r>
            <w:proofErr w:type="spellStart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Тиинское</w:t>
            </w:r>
            <w:proofErr w:type="spellEnd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поселение» </w:t>
            </w:r>
            <w:proofErr w:type="spellStart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Мелекесского</w:t>
            </w:r>
            <w:proofErr w:type="spellEnd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 района Ульяновской области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7A" w:rsidRPr="00AE647A" w:rsidRDefault="00A075C2" w:rsidP="00AE647A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7332,82387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7A" w:rsidRPr="00AE647A" w:rsidRDefault="00A075C2" w:rsidP="00AE647A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1528,95400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647A" w:rsidRPr="00AE647A" w:rsidRDefault="00A075C2" w:rsidP="00694E70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20,85</w:t>
            </w:r>
          </w:p>
        </w:tc>
      </w:tr>
      <w:tr w:rsidR="00AE647A" w:rsidRPr="00255C64" w:rsidTr="007D2079">
        <w:tc>
          <w:tcPr>
            <w:tcW w:w="4111" w:type="dxa"/>
          </w:tcPr>
          <w:p w:rsidR="00AE647A" w:rsidRPr="009B07D7" w:rsidRDefault="009B07D7" w:rsidP="009B07D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Развитие культуры и туризма в </w:t>
            </w:r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муниципально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Тиинское</w:t>
            </w:r>
            <w:proofErr w:type="spellEnd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 сельское поселение» </w:t>
            </w:r>
            <w:proofErr w:type="spellStart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>Мелекесского</w:t>
            </w:r>
            <w:proofErr w:type="spellEnd"/>
            <w:r w:rsidRPr="00255C64">
              <w:rPr>
                <w:rFonts w:ascii="Times New Roman" w:hAnsi="Times New Roman" w:cs="Times New Roman"/>
                <w:sz w:val="26"/>
                <w:szCs w:val="26"/>
              </w:rPr>
              <w:t xml:space="preserve"> района Ульяновской области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647A" w:rsidRPr="00AE647A" w:rsidRDefault="00001C54" w:rsidP="00AE647A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10,00000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647A" w:rsidRPr="00AE647A" w:rsidRDefault="00A075C2" w:rsidP="00AE647A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  <w:r w:rsidR="00001C5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,00000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647A" w:rsidRPr="00AE647A" w:rsidRDefault="00A075C2" w:rsidP="00AE647A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  <w:r w:rsidR="00001C54">
              <w:rPr>
                <w:rFonts w:ascii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14331C" w:rsidRPr="00255C64" w:rsidTr="001963B5">
        <w:tc>
          <w:tcPr>
            <w:tcW w:w="4111" w:type="dxa"/>
          </w:tcPr>
          <w:p w:rsidR="0014331C" w:rsidRPr="00255C64" w:rsidRDefault="0014331C" w:rsidP="0014331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331C" w:rsidRPr="0014331C" w:rsidRDefault="00A075C2" w:rsidP="0059240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14745,40199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331C" w:rsidRPr="0014331C" w:rsidRDefault="00A075C2" w:rsidP="0014331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4871,26706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331C" w:rsidRPr="0014331C" w:rsidRDefault="00A075C2" w:rsidP="00BB4D2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33,04</w:t>
            </w:r>
          </w:p>
        </w:tc>
      </w:tr>
    </w:tbl>
    <w:p w:rsidR="00255C64" w:rsidRDefault="00255C64" w:rsidP="00B42D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25FDD" w:rsidRDefault="00425FDD" w:rsidP="00426235">
      <w:pPr>
        <w:rPr>
          <w:rFonts w:ascii="Times New Roman" w:hAnsi="Times New Roman" w:cs="Times New Roman"/>
          <w:sz w:val="28"/>
          <w:szCs w:val="28"/>
        </w:rPr>
      </w:pPr>
    </w:p>
    <w:p w:rsidR="00426235" w:rsidRDefault="003A4E95" w:rsidP="0042623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A7E46CA" wp14:editId="096E9BC3">
            <wp:simplePos x="0" y="0"/>
            <wp:positionH relativeFrom="column">
              <wp:posOffset>2966085</wp:posOffset>
            </wp:positionH>
            <wp:positionV relativeFrom="paragraph">
              <wp:posOffset>144780</wp:posOffset>
            </wp:positionV>
            <wp:extent cx="981710" cy="567690"/>
            <wp:effectExtent l="0" t="0" r="0" b="0"/>
            <wp:wrapNone/>
            <wp:docPr id="12" name="Рисунок 12" descr="C:\Users\admin\Downloads\Pictures\2020-06-02 подпись лановенко\подпись лановенко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ownloads\Pictures\2020-06-02 подпись лановенко\подпись лановенко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656" t="55618" r="38658" b="39927"/>
                    <a:stretch/>
                  </pic:blipFill>
                  <pic:spPr bwMode="auto">
                    <a:xfrm>
                      <a:off x="0" y="0"/>
                      <a:ext cx="981710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5C64" w:rsidRPr="00426235" w:rsidRDefault="00425FDD" w:rsidP="00426235">
      <w:pPr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55C64" w:rsidRPr="00426235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</w:t>
      </w:r>
      <w:r w:rsidR="00255C64" w:rsidRPr="00426235">
        <w:rPr>
          <w:rFonts w:ascii="Times New Roman" w:hAnsi="Times New Roman" w:cs="Times New Roman"/>
          <w:sz w:val="28"/>
          <w:szCs w:val="28"/>
        </w:rPr>
        <w:tab/>
      </w:r>
      <w:r w:rsidR="00255C64" w:rsidRPr="00426235">
        <w:rPr>
          <w:rFonts w:ascii="Times New Roman" w:hAnsi="Times New Roman" w:cs="Times New Roman"/>
          <w:sz w:val="28"/>
          <w:szCs w:val="28"/>
        </w:rPr>
        <w:tab/>
      </w:r>
      <w:r w:rsidR="00426235" w:rsidRPr="00426235">
        <w:rPr>
          <w:rFonts w:ascii="Times New Roman" w:hAnsi="Times New Roman" w:cs="Times New Roman"/>
          <w:sz w:val="28"/>
          <w:szCs w:val="28"/>
        </w:rPr>
        <w:tab/>
      </w:r>
      <w:r w:rsidR="00426235">
        <w:rPr>
          <w:rFonts w:ascii="Times New Roman" w:hAnsi="Times New Roman" w:cs="Times New Roman"/>
          <w:sz w:val="28"/>
          <w:szCs w:val="28"/>
        </w:rPr>
        <w:tab/>
      </w:r>
      <w:r w:rsidR="00255C64" w:rsidRPr="00426235">
        <w:rPr>
          <w:rFonts w:ascii="Times New Roman" w:hAnsi="Times New Roman" w:cs="Times New Roman"/>
          <w:sz w:val="28"/>
          <w:szCs w:val="28"/>
        </w:rPr>
        <w:tab/>
        <w:t>И.В. Лановенко</w:t>
      </w:r>
    </w:p>
    <w:p w:rsidR="00255C64" w:rsidRDefault="00255C64" w:rsidP="00B42D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5C64" w:rsidRPr="00FF4378" w:rsidRDefault="00255C64" w:rsidP="00B42D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255C64" w:rsidRPr="00FF4378" w:rsidSect="00001C54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A493A"/>
    <w:multiLevelType w:val="hybridMultilevel"/>
    <w:tmpl w:val="735C2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928BD"/>
    <w:multiLevelType w:val="hybridMultilevel"/>
    <w:tmpl w:val="735C2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4378"/>
    <w:rsid w:val="00001C54"/>
    <w:rsid w:val="00083FFC"/>
    <w:rsid w:val="00125FC9"/>
    <w:rsid w:val="0014331C"/>
    <w:rsid w:val="0019175F"/>
    <w:rsid w:val="00255C64"/>
    <w:rsid w:val="002C0FFA"/>
    <w:rsid w:val="002F229F"/>
    <w:rsid w:val="003A4E95"/>
    <w:rsid w:val="003E7E51"/>
    <w:rsid w:val="00425FDD"/>
    <w:rsid w:val="00426235"/>
    <w:rsid w:val="00475107"/>
    <w:rsid w:val="004C2BF9"/>
    <w:rsid w:val="004F3A2D"/>
    <w:rsid w:val="005330BC"/>
    <w:rsid w:val="00533A44"/>
    <w:rsid w:val="005875BE"/>
    <w:rsid w:val="00592408"/>
    <w:rsid w:val="00607666"/>
    <w:rsid w:val="00613F6D"/>
    <w:rsid w:val="00616EE8"/>
    <w:rsid w:val="006539FD"/>
    <w:rsid w:val="00694E70"/>
    <w:rsid w:val="006B3AB1"/>
    <w:rsid w:val="00747155"/>
    <w:rsid w:val="008058EF"/>
    <w:rsid w:val="00985851"/>
    <w:rsid w:val="009B07D7"/>
    <w:rsid w:val="00A075C2"/>
    <w:rsid w:val="00A65AA0"/>
    <w:rsid w:val="00AE647A"/>
    <w:rsid w:val="00B42DCA"/>
    <w:rsid w:val="00BB4D27"/>
    <w:rsid w:val="00C14E12"/>
    <w:rsid w:val="00C53FEE"/>
    <w:rsid w:val="00DF4492"/>
    <w:rsid w:val="00EF4E6C"/>
    <w:rsid w:val="00F87544"/>
    <w:rsid w:val="00FB1260"/>
    <w:rsid w:val="00FE3273"/>
    <w:rsid w:val="00FF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378"/>
    <w:pPr>
      <w:ind w:left="720"/>
      <w:contextualSpacing/>
    </w:pPr>
  </w:style>
  <w:style w:type="table" w:styleId="a4">
    <w:name w:val="Table Grid"/>
    <w:basedOn w:val="a1"/>
    <w:uiPriority w:val="59"/>
    <w:rsid w:val="00255C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8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3F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8D105-C51B-4EDC-818F-8B2483CC0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2024-07-24T03:56:00Z</cp:lastPrinted>
  <dcterms:created xsi:type="dcterms:W3CDTF">2022-01-14T06:50:00Z</dcterms:created>
  <dcterms:modified xsi:type="dcterms:W3CDTF">2024-07-24T11:00:00Z</dcterms:modified>
</cp:coreProperties>
</file>